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676" w:rsidRPr="00843E5C" w:rsidRDefault="004428E6" w:rsidP="00180676">
      <w:pPr>
        <w:pStyle w:val="Tytu"/>
        <w:rPr>
          <w:rFonts w:eastAsia="Times New Roman"/>
          <w:sz w:val="52"/>
          <w:szCs w:val="52"/>
          <w:lang w:val="pl-PL"/>
        </w:rPr>
      </w:pPr>
      <w:r w:rsidRPr="00843E5C">
        <w:rPr>
          <w:rFonts w:eastAsia="Times New Roman"/>
          <w:sz w:val="52"/>
          <w:szCs w:val="52"/>
          <w:lang w:val="pl-PL"/>
        </w:rPr>
        <w:t xml:space="preserve">FIRMA </w:t>
      </w:r>
      <w:r w:rsidR="00413724" w:rsidRPr="00843E5C">
        <w:rPr>
          <w:rFonts w:eastAsia="Times New Roman"/>
          <w:sz w:val="52"/>
          <w:szCs w:val="52"/>
          <w:lang w:val="pl-PL"/>
        </w:rPr>
        <w:t>wykonująca ZAŁADUnek</w:t>
      </w:r>
      <w:r w:rsidR="00053FD5" w:rsidRPr="00843E5C">
        <w:rPr>
          <w:rFonts w:eastAsia="Times New Roman"/>
          <w:sz w:val="52"/>
          <w:szCs w:val="52"/>
          <w:lang w:val="pl-PL"/>
        </w:rPr>
        <w:t>/</w:t>
      </w:r>
      <w:r w:rsidR="00AC3545" w:rsidRPr="00843E5C">
        <w:rPr>
          <w:rFonts w:eastAsia="Times New Roman"/>
          <w:sz w:val="52"/>
          <w:szCs w:val="52"/>
          <w:lang w:val="pl-PL"/>
        </w:rPr>
        <w:t>ROZładunek</w:t>
      </w:r>
    </w:p>
    <w:p w:rsidR="00180676" w:rsidRPr="00C82AF3" w:rsidRDefault="00180676" w:rsidP="0013142D">
      <w:pPr>
        <w:rPr>
          <w:rFonts w:eastAsia="Times New Roman"/>
          <w:i/>
          <w:sz w:val="18"/>
          <w:lang w:val="pl-PL"/>
        </w:rPr>
      </w:pPr>
      <w:r w:rsidRPr="00C82AF3">
        <w:rPr>
          <w:rFonts w:eastAsia="Times New Roman"/>
          <w:i/>
          <w:sz w:val="18"/>
          <w:lang w:val="pl-PL"/>
        </w:rPr>
        <w:t>Kroki dostosowania listy kontrolnej</w:t>
      </w:r>
    </w:p>
    <w:p w:rsidR="00180676" w:rsidRPr="00843E5C" w:rsidRDefault="00180676" w:rsidP="00180676">
      <w:pPr>
        <w:pStyle w:val="Akapitzlist"/>
        <w:numPr>
          <w:ilvl w:val="0"/>
          <w:numId w:val="5"/>
        </w:numPr>
        <w:rPr>
          <w:rFonts w:eastAsia="Times New Roman"/>
          <w:i/>
          <w:sz w:val="18"/>
          <w:lang w:val="pl-PL"/>
        </w:rPr>
      </w:pPr>
      <w:r w:rsidRPr="00843E5C">
        <w:rPr>
          <w:rFonts w:eastAsia="Times New Roman"/>
          <w:i/>
          <w:sz w:val="18"/>
          <w:lang w:val="pl-PL"/>
        </w:rPr>
        <w:t xml:space="preserve">Wprowadź dane o swojej firmie,  wydziale oraz pozostałe informacje  </w:t>
      </w:r>
    </w:p>
    <w:p w:rsidR="00180676" w:rsidRPr="00843E5C" w:rsidRDefault="00180676" w:rsidP="00180676">
      <w:pPr>
        <w:pStyle w:val="Akapitzlist"/>
        <w:numPr>
          <w:ilvl w:val="0"/>
          <w:numId w:val="5"/>
        </w:numPr>
        <w:rPr>
          <w:rFonts w:eastAsia="Times New Roman"/>
          <w:i/>
          <w:sz w:val="18"/>
          <w:lang w:val="pl-PL"/>
        </w:rPr>
      </w:pPr>
      <w:r w:rsidRPr="00843E5C">
        <w:rPr>
          <w:rFonts w:eastAsia="Times New Roman"/>
          <w:i/>
          <w:sz w:val="18"/>
          <w:lang w:val="pl-PL"/>
        </w:rPr>
        <w:t>Wybierz pozycje, które chcesz uwzględnić na swojej liście kontrolnej (domyślnie wszystkie pozycje są sprawdzane dla Twojej wygody - po prostu usuń te elementy, których nie chcesz uwzględnić w liście kontrolnej)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2155"/>
        <w:gridCol w:w="7241"/>
      </w:tblGrid>
      <w:tr w:rsidR="00180676" w:rsidRPr="00843E5C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180676" w:rsidRPr="00843E5C" w:rsidRDefault="004428E6" w:rsidP="0013142D">
            <w:pPr>
              <w:rPr>
                <w:b w:val="0"/>
                <w:lang w:val="pl-PL"/>
              </w:rPr>
            </w:pPr>
            <w:r w:rsidRPr="00843E5C">
              <w:rPr>
                <w:b w:val="0"/>
                <w:lang w:val="pl-PL"/>
              </w:rPr>
              <w:t>Firma</w:t>
            </w:r>
          </w:p>
        </w:tc>
        <w:tc>
          <w:tcPr>
            <w:tcW w:w="7241" w:type="dxa"/>
          </w:tcPr>
          <w:p w:rsidR="00180676" w:rsidRPr="00843E5C" w:rsidRDefault="00180676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180676" w:rsidRPr="00843E5C" w:rsidTr="0013142D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180676" w:rsidRPr="00843E5C" w:rsidRDefault="004428E6" w:rsidP="0013142D">
            <w:pPr>
              <w:rPr>
                <w:b w:val="0"/>
                <w:lang w:val="pl-PL"/>
              </w:rPr>
            </w:pPr>
            <w:r w:rsidRPr="00843E5C">
              <w:rPr>
                <w:b w:val="0"/>
                <w:lang w:val="pl-PL"/>
              </w:rPr>
              <w:t>Wydział</w:t>
            </w:r>
          </w:p>
        </w:tc>
        <w:tc>
          <w:tcPr>
            <w:tcW w:w="7241" w:type="dxa"/>
          </w:tcPr>
          <w:p w:rsidR="00180676" w:rsidRPr="00843E5C" w:rsidRDefault="00180676" w:rsidP="00131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180676" w:rsidRPr="00843E5C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180676" w:rsidRPr="00843E5C" w:rsidRDefault="004428E6" w:rsidP="0013142D">
            <w:pPr>
              <w:rPr>
                <w:b w:val="0"/>
                <w:lang w:val="pl-PL"/>
              </w:rPr>
            </w:pPr>
            <w:r w:rsidRPr="00843E5C">
              <w:rPr>
                <w:b w:val="0"/>
                <w:lang w:val="pl-PL"/>
              </w:rPr>
              <w:t>Działanie</w:t>
            </w:r>
          </w:p>
        </w:tc>
        <w:tc>
          <w:tcPr>
            <w:tcW w:w="7241" w:type="dxa"/>
          </w:tcPr>
          <w:p w:rsidR="00180676" w:rsidRPr="00843E5C" w:rsidRDefault="00180676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180676" w:rsidRPr="00843E5C" w:rsidTr="0013142D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180676" w:rsidRPr="00843E5C" w:rsidRDefault="004428E6" w:rsidP="0013142D">
            <w:pPr>
              <w:rPr>
                <w:b w:val="0"/>
                <w:lang w:val="pl-PL"/>
              </w:rPr>
            </w:pPr>
            <w:r w:rsidRPr="00843E5C">
              <w:rPr>
                <w:b w:val="0"/>
                <w:lang w:val="pl-PL"/>
              </w:rPr>
              <w:t>Za</w:t>
            </w:r>
            <w:r w:rsidR="00C82AF3">
              <w:rPr>
                <w:b w:val="0"/>
                <w:lang w:val="pl-PL"/>
              </w:rPr>
              <w:t>ł</w:t>
            </w:r>
            <w:r w:rsidRPr="00843E5C">
              <w:rPr>
                <w:b w:val="0"/>
                <w:lang w:val="pl-PL"/>
              </w:rPr>
              <w:t>oga</w:t>
            </w:r>
            <w:r w:rsidR="00C82AF3">
              <w:rPr>
                <w:b w:val="0"/>
                <w:lang w:val="pl-PL"/>
              </w:rPr>
              <w:t xml:space="preserve"> </w:t>
            </w:r>
            <w:r w:rsidRPr="00843E5C">
              <w:rPr>
                <w:b w:val="0"/>
                <w:lang w:val="pl-PL"/>
              </w:rPr>
              <w:t>/zmiana</w:t>
            </w:r>
          </w:p>
        </w:tc>
        <w:tc>
          <w:tcPr>
            <w:tcW w:w="7241" w:type="dxa"/>
          </w:tcPr>
          <w:p w:rsidR="00180676" w:rsidRPr="00843E5C" w:rsidRDefault="00180676" w:rsidP="00131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180676" w:rsidRPr="00843E5C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180676" w:rsidRPr="00843E5C" w:rsidRDefault="004428E6" w:rsidP="0013142D">
            <w:pPr>
              <w:rPr>
                <w:b w:val="0"/>
                <w:bCs w:val="0"/>
                <w:lang w:val="pl-PL"/>
              </w:rPr>
            </w:pPr>
            <w:r w:rsidRPr="00843E5C">
              <w:rPr>
                <w:b w:val="0"/>
                <w:lang w:val="pl-PL"/>
              </w:rPr>
              <w:t>Inspektor</w:t>
            </w:r>
          </w:p>
        </w:tc>
        <w:tc>
          <w:tcPr>
            <w:tcW w:w="7241" w:type="dxa"/>
          </w:tcPr>
          <w:p w:rsidR="00180676" w:rsidRPr="00843E5C" w:rsidRDefault="00180676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180676" w:rsidRPr="00843E5C" w:rsidTr="0013142D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180676" w:rsidRPr="00843E5C" w:rsidRDefault="004428E6" w:rsidP="0013142D">
            <w:pPr>
              <w:rPr>
                <w:b w:val="0"/>
                <w:bCs w:val="0"/>
                <w:lang w:val="pl-PL"/>
              </w:rPr>
            </w:pPr>
            <w:r w:rsidRPr="00843E5C">
              <w:rPr>
                <w:b w:val="0"/>
                <w:lang w:val="pl-PL"/>
              </w:rPr>
              <w:t>Data</w:t>
            </w:r>
          </w:p>
        </w:tc>
        <w:tc>
          <w:tcPr>
            <w:tcW w:w="7241" w:type="dxa"/>
          </w:tcPr>
          <w:p w:rsidR="00180676" w:rsidRPr="00843E5C" w:rsidRDefault="00180676" w:rsidP="00131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</w:tbl>
    <w:p w:rsidR="00180676" w:rsidRPr="00843E5C" w:rsidRDefault="00180676" w:rsidP="00180676">
      <w:pPr>
        <w:rPr>
          <w:lang w:val="pl-PL"/>
        </w:rPr>
      </w:pPr>
    </w:p>
    <w:p w:rsidR="00180676" w:rsidRPr="00843E5C" w:rsidRDefault="00C82AF3" w:rsidP="00180676">
      <w:pPr>
        <w:pStyle w:val="Nagwek2"/>
        <w:spacing w:before="0" w:after="150"/>
        <w:rPr>
          <w:color w:val="1F4E79" w:themeColor="accent1" w:themeShade="80"/>
          <w:sz w:val="36"/>
          <w:szCs w:val="36"/>
          <w:lang w:val="pl-PL"/>
        </w:rPr>
      </w:pPr>
      <w:r>
        <w:rPr>
          <w:color w:val="1F4E79" w:themeColor="accent1" w:themeShade="80"/>
          <w:sz w:val="36"/>
          <w:szCs w:val="36"/>
          <w:lang w:val="pl-PL"/>
        </w:rPr>
        <w:t>Mycie cię</w:t>
      </w:r>
      <w:r w:rsidR="004428E6" w:rsidRPr="00843E5C">
        <w:rPr>
          <w:color w:val="1F4E79" w:themeColor="accent1" w:themeShade="80"/>
          <w:sz w:val="36"/>
          <w:szCs w:val="36"/>
          <w:lang w:val="pl-PL"/>
        </w:rPr>
        <w:t>żarówki</w:t>
      </w:r>
      <w:r w:rsidR="00180676" w:rsidRPr="00843E5C">
        <w:rPr>
          <w:color w:val="1F4E79" w:themeColor="accent1" w:themeShade="80"/>
          <w:sz w:val="36"/>
          <w:szCs w:val="36"/>
          <w:lang w:val="pl-PL"/>
        </w:rPr>
        <w:t>: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6345"/>
        <w:gridCol w:w="3277"/>
      </w:tblGrid>
      <w:tr w:rsidR="00180676" w:rsidRPr="00843E5C" w:rsidTr="00843E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5" w:type="dxa"/>
          </w:tcPr>
          <w:p w:rsidR="00180676" w:rsidRPr="00843E5C" w:rsidRDefault="008A482B" w:rsidP="008A482B">
            <w:pPr>
              <w:rPr>
                <w:rFonts w:ascii="Arial" w:eastAsia="Times New Roman" w:hAnsi="Arial" w:cs="Arial"/>
                <w:sz w:val="20"/>
                <w:szCs w:val="20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sz w:val="20"/>
                <w:szCs w:val="20"/>
                <w:lang w:val="pl-PL" w:eastAsia="fr-BE"/>
              </w:rPr>
              <w:t>Działa system wyłapywania i zatrzymywania pyłu podczas mycia</w:t>
            </w:r>
          </w:p>
        </w:tc>
        <w:tc>
          <w:tcPr>
            <w:tcW w:w="3277" w:type="dxa"/>
          </w:tcPr>
          <w:p w:rsidR="00180676" w:rsidRPr="00843E5C" w:rsidRDefault="00180676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Cs w:val="24"/>
                <w:lang w:val="pl-PL" w:eastAsia="fr-BE"/>
              </w:rPr>
            </w:pPr>
          </w:p>
        </w:tc>
      </w:tr>
      <w:tr w:rsidR="00180676" w:rsidRPr="00843E5C" w:rsidTr="00843E5C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5" w:type="dxa"/>
          </w:tcPr>
          <w:p w:rsidR="00180676" w:rsidRPr="00843E5C" w:rsidRDefault="004428E6" w:rsidP="0013142D">
            <w:pPr>
              <w:rPr>
                <w:rFonts w:ascii="Arial" w:eastAsia="Times New Roman" w:hAnsi="Arial" w:cs="Arial"/>
                <w:sz w:val="20"/>
                <w:szCs w:val="20"/>
                <w:lang w:val="pl-PL" w:eastAsia="fr-BE"/>
              </w:rPr>
            </w:pPr>
            <w:r w:rsidRPr="00843E5C">
              <w:rPr>
                <w:rFonts w:ascii="Arial" w:hAnsi="Arial" w:cs="Arial"/>
                <w:sz w:val="20"/>
                <w:szCs w:val="20"/>
                <w:lang w:val="pl-PL"/>
              </w:rPr>
              <w:t>Komory opróżnione i czyste</w:t>
            </w:r>
          </w:p>
        </w:tc>
        <w:tc>
          <w:tcPr>
            <w:tcW w:w="3277" w:type="dxa"/>
          </w:tcPr>
          <w:p w:rsidR="00180676" w:rsidRPr="00843E5C" w:rsidRDefault="00180676" w:rsidP="00131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Cs w:val="24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color w:val="000000"/>
                <w:szCs w:val="24"/>
                <w:lang w:val="pl-PL" w:eastAsia="fr-BE"/>
              </w:rPr>
              <w:t>#1 ___ #2 ___ #3 ___ #4 ___</w:t>
            </w:r>
          </w:p>
        </w:tc>
      </w:tr>
      <w:tr w:rsidR="00180676" w:rsidRPr="00843E5C" w:rsidTr="00843E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5" w:type="dxa"/>
          </w:tcPr>
          <w:p w:rsidR="00180676" w:rsidRPr="00843E5C" w:rsidRDefault="005A4924" w:rsidP="00615E3B">
            <w:pPr>
              <w:rPr>
                <w:rFonts w:ascii="Arial" w:eastAsia="Times New Roman" w:hAnsi="Arial" w:cs="Arial"/>
                <w:sz w:val="20"/>
                <w:szCs w:val="20"/>
                <w:lang w:val="pl-PL" w:eastAsia="fr-BE"/>
              </w:rPr>
            </w:pPr>
            <w:r w:rsidRPr="00843E5C">
              <w:rPr>
                <w:rFonts w:ascii="Arial" w:hAnsi="Arial" w:cs="Arial"/>
                <w:sz w:val="20"/>
                <w:szCs w:val="20"/>
                <w:lang w:val="pl-PL"/>
              </w:rPr>
              <w:t>Wyczyszczone rozładunkowe</w:t>
            </w:r>
            <w:r w:rsidR="00615E3B" w:rsidRPr="00843E5C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843E5C">
              <w:rPr>
                <w:rFonts w:ascii="Arial" w:hAnsi="Arial" w:cs="Arial"/>
                <w:sz w:val="20"/>
                <w:szCs w:val="20"/>
                <w:lang w:val="pl-PL"/>
              </w:rPr>
              <w:t>rury wylotowe</w:t>
            </w:r>
          </w:p>
        </w:tc>
        <w:tc>
          <w:tcPr>
            <w:tcW w:w="3277" w:type="dxa"/>
          </w:tcPr>
          <w:p w:rsidR="00180676" w:rsidRPr="00843E5C" w:rsidRDefault="00180676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Cs w:val="24"/>
                <w:lang w:val="pl-PL" w:eastAsia="fr-BE"/>
              </w:rPr>
            </w:pPr>
          </w:p>
        </w:tc>
      </w:tr>
    </w:tbl>
    <w:p w:rsidR="00180676" w:rsidRPr="00C82AF3" w:rsidRDefault="00180676" w:rsidP="0018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fr-BE"/>
        </w:rPr>
      </w:pPr>
    </w:p>
    <w:p w:rsidR="00180676" w:rsidRPr="00843E5C" w:rsidRDefault="008A482B" w:rsidP="00843E5C">
      <w:pPr>
        <w:pStyle w:val="Nagwek2"/>
        <w:spacing w:after="120"/>
        <w:rPr>
          <w:rFonts w:eastAsia="Times New Roman"/>
          <w:lang w:val="pl-PL" w:eastAsia="fr-BE"/>
        </w:rPr>
      </w:pPr>
      <w:r w:rsidRPr="00843E5C">
        <w:rPr>
          <w:rFonts w:eastAsia="Times New Roman"/>
          <w:lang w:val="pl-PL" w:eastAsia="fr-BE"/>
        </w:rPr>
        <w:t xml:space="preserve">Rozładunek/załadunek granulatu </w:t>
      </w:r>
      <w:r w:rsidR="00180676" w:rsidRPr="00843E5C">
        <w:rPr>
          <w:rFonts w:eastAsia="Times New Roman"/>
          <w:lang w:val="pl-PL" w:eastAsia="fr-BE"/>
        </w:rPr>
        <w:t>(</w:t>
      </w:r>
      <w:r w:rsidRPr="00843E5C">
        <w:rPr>
          <w:rFonts w:eastAsia="Times New Roman"/>
          <w:lang w:val="pl-PL" w:eastAsia="fr-BE"/>
        </w:rPr>
        <w:t>Rodzaj podłoża</w:t>
      </w:r>
      <w:r w:rsidR="00180676" w:rsidRPr="00843E5C">
        <w:rPr>
          <w:rFonts w:eastAsia="Times New Roman"/>
          <w:lang w:val="pl-PL" w:eastAsia="fr-BE"/>
        </w:rPr>
        <w:t xml:space="preserve">: </w:t>
      </w:r>
      <w:r w:rsidR="007862EC" w:rsidRPr="00843E5C">
        <w:rPr>
          <w:rFonts w:eastAsia="Times New Roman"/>
          <w:lang w:val="pl-PL" w:eastAsia="fr-BE"/>
        </w:rPr>
        <w:t>Żwir</w:t>
      </w:r>
      <w:r w:rsidR="00C82AF3">
        <w:rPr>
          <w:rFonts w:eastAsia="Times New Roman"/>
          <w:lang w:val="pl-PL" w:eastAsia="fr-BE"/>
        </w:rPr>
        <w:t xml:space="preserve"> </w:t>
      </w:r>
      <w:r w:rsidR="00180676" w:rsidRPr="00843E5C">
        <w:rPr>
          <w:rFonts w:eastAsia="Times New Roman"/>
          <w:lang w:val="pl-PL" w:eastAsia="fr-BE"/>
        </w:rPr>
        <w:t>_____As</w:t>
      </w:r>
      <w:r w:rsidR="007862EC" w:rsidRPr="00843E5C">
        <w:rPr>
          <w:rFonts w:eastAsia="Times New Roman"/>
          <w:lang w:val="pl-PL" w:eastAsia="fr-BE"/>
        </w:rPr>
        <w:t>falt</w:t>
      </w:r>
      <w:r w:rsidR="00180676" w:rsidRPr="00843E5C">
        <w:rPr>
          <w:rFonts w:eastAsia="Times New Roman"/>
          <w:lang w:val="pl-PL" w:eastAsia="fr-BE"/>
        </w:rPr>
        <w:t>_____)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7668"/>
        <w:gridCol w:w="990"/>
        <w:gridCol w:w="964"/>
      </w:tblGrid>
      <w:tr w:rsidR="00180676" w:rsidRPr="00843E5C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180676" w:rsidRPr="00843E5C" w:rsidRDefault="008A482B" w:rsidP="00AC3545">
            <w:pPr>
              <w:rPr>
                <w:rFonts w:ascii="Arial" w:eastAsia="Times New Roman" w:hAnsi="Arial" w:cs="Arial"/>
                <w:b w:val="0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b w:val="0"/>
                <w:lang w:val="pl-PL" w:eastAsia="fr-BE"/>
              </w:rPr>
              <w:t>Sprawdzenie plomb</w:t>
            </w:r>
            <w:r w:rsidR="007862EC" w:rsidRPr="00843E5C">
              <w:rPr>
                <w:rFonts w:ascii="Arial" w:eastAsia="Times New Roman" w:hAnsi="Arial" w:cs="Arial"/>
                <w:b w:val="0"/>
                <w:lang w:val="pl-PL" w:eastAsia="fr-BE"/>
              </w:rPr>
              <w:t xml:space="preserve"> przed rozpoczęciem </w:t>
            </w:r>
            <w:r w:rsidR="00AC3545" w:rsidRPr="00843E5C">
              <w:rPr>
                <w:rFonts w:ascii="Arial" w:eastAsia="Times New Roman" w:hAnsi="Arial" w:cs="Arial"/>
                <w:lang w:val="pl-PL" w:eastAsia="fr-BE"/>
              </w:rPr>
              <w:t>rozładunku</w:t>
            </w:r>
          </w:p>
        </w:tc>
        <w:tc>
          <w:tcPr>
            <w:tcW w:w="990" w:type="dxa"/>
          </w:tcPr>
          <w:p w:rsidR="00180676" w:rsidRPr="00843E5C" w:rsidRDefault="004428E6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TAK</w:t>
            </w:r>
          </w:p>
        </w:tc>
        <w:tc>
          <w:tcPr>
            <w:tcW w:w="964" w:type="dxa"/>
          </w:tcPr>
          <w:p w:rsidR="00180676" w:rsidRPr="00843E5C" w:rsidRDefault="004428E6" w:rsidP="00442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NIE</w:t>
            </w:r>
          </w:p>
        </w:tc>
      </w:tr>
      <w:tr w:rsidR="004428E6" w:rsidRPr="00843E5C" w:rsidTr="0013142D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4428E6" w:rsidRPr="00843E5C" w:rsidRDefault="007862EC" w:rsidP="008A482B">
            <w:pPr>
              <w:rPr>
                <w:rFonts w:ascii="Arial" w:eastAsia="Times New Roman" w:hAnsi="Arial" w:cs="Arial"/>
                <w:b w:val="0"/>
                <w:lang w:val="pl-PL" w:eastAsia="fr-BE"/>
              </w:rPr>
            </w:pPr>
            <w:r w:rsidRPr="00843E5C">
              <w:rPr>
                <w:rFonts w:ascii="Arial" w:hAnsi="Arial" w:cs="Arial"/>
                <w:b w:val="0"/>
                <w:lang w:val="pl-PL"/>
              </w:rPr>
              <w:t xml:space="preserve">Taca </w:t>
            </w:r>
            <w:r w:rsidR="00C82AF3" w:rsidRPr="00843E5C">
              <w:rPr>
                <w:rFonts w:ascii="Arial" w:hAnsi="Arial" w:cs="Arial"/>
                <w:b w:val="0"/>
                <w:lang w:val="pl-PL"/>
              </w:rPr>
              <w:t>wyłapująca</w:t>
            </w:r>
            <w:r w:rsidRPr="00843E5C">
              <w:rPr>
                <w:rFonts w:ascii="Arial" w:hAnsi="Arial" w:cs="Arial"/>
                <w:b w:val="0"/>
                <w:lang w:val="pl-PL"/>
              </w:rPr>
              <w:t xml:space="preserve"> gotow</w:t>
            </w:r>
            <w:r w:rsidR="008A482B" w:rsidRPr="00843E5C">
              <w:rPr>
                <w:rFonts w:ascii="Arial" w:hAnsi="Arial" w:cs="Arial"/>
                <w:b w:val="0"/>
                <w:lang w:val="pl-PL"/>
              </w:rPr>
              <w:t>a</w:t>
            </w:r>
            <w:bookmarkStart w:id="0" w:name="_GoBack"/>
            <w:bookmarkEnd w:id="0"/>
            <w:del w:id="1" w:author="Anna Szałkowska" w:date="2019-05-07T11:34:00Z">
              <w:r w:rsidR="008A482B" w:rsidRPr="00843E5C" w:rsidDel="00843E5C">
                <w:rPr>
                  <w:rFonts w:ascii="Arial" w:hAnsi="Arial" w:cs="Arial"/>
                  <w:b w:val="0"/>
                  <w:lang w:val="pl-PL"/>
                </w:rPr>
                <w:delText xml:space="preserve"> </w:delText>
              </w:r>
            </w:del>
            <w:r w:rsidRPr="00843E5C">
              <w:rPr>
                <w:rFonts w:ascii="Arial" w:hAnsi="Arial" w:cs="Arial"/>
                <w:b w:val="0"/>
                <w:lang w:val="pl-PL"/>
              </w:rPr>
              <w:t xml:space="preserve"> przed otwarciem zaworu</w:t>
            </w:r>
          </w:p>
        </w:tc>
        <w:tc>
          <w:tcPr>
            <w:tcW w:w="990" w:type="dxa"/>
          </w:tcPr>
          <w:p w:rsidR="004428E6" w:rsidRPr="00843E5C" w:rsidRDefault="004428E6" w:rsidP="00131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val="pl-PL" w:eastAsia="fr-BE"/>
              </w:rPr>
            </w:pPr>
            <w:r w:rsidRPr="00843E5C">
              <w:rPr>
                <w:rFonts w:eastAsia="Times New Roman" w:cs="Arial"/>
                <w:lang w:val="pl-PL" w:eastAsia="fr-BE"/>
              </w:rPr>
              <w:t>TAK</w:t>
            </w:r>
          </w:p>
        </w:tc>
        <w:tc>
          <w:tcPr>
            <w:tcW w:w="964" w:type="dxa"/>
          </w:tcPr>
          <w:p w:rsidR="004428E6" w:rsidRPr="00843E5C" w:rsidRDefault="004428E6" w:rsidP="00131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val="pl-PL" w:eastAsia="fr-BE"/>
              </w:rPr>
            </w:pPr>
            <w:r w:rsidRPr="00843E5C">
              <w:rPr>
                <w:rFonts w:eastAsia="Times New Roman" w:cs="Arial"/>
                <w:lang w:val="pl-PL" w:eastAsia="fr-BE"/>
              </w:rPr>
              <w:t>NIE</w:t>
            </w:r>
          </w:p>
        </w:tc>
      </w:tr>
      <w:tr w:rsidR="004428E6" w:rsidRPr="00843E5C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4428E6" w:rsidRPr="00843E5C" w:rsidRDefault="007862EC" w:rsidP="00AC3545">
            <w:pPr>
              <w:rPr>
                <w:rFonts w:ascii="Arial" w:eastAsia="Times New Roman" w:hAnsi="Arial" w:cs="Arial"/>
                <w:b w:val="0"/>
                <w:lang w:val="pl-PL" w:eastAsia="fr-BE"/>
              </w:rPr>
            </w:pPr>
            <w:r w:rsidRPr="00843E5C">
              <w:rPr>
                <w:rFonts w:ascii="Arial" w:hAnsi="Arial" w:cs="Arial"/>
                <w:b w:val="0"/>
                <w:lang w:val="pl-PL"/>
              </w:rPr>
              <w:t xml:space="preserve">Wypłukane </w:t>
            </w:r>
            <w:r w:rsidR="002F684A" w:rsidRPr="00843E5C">
              <w:rPr>
                <w:rFonts w:ascii="Arial" w:hAnsi="Arial" w:cs="Arial"/>
                <w:b w:val="0"/>
                <w:lang w:val="pl-PL"/>
              </w:rPr>
              <w:t xml:space="preserve">i </w:t>
            </w:r>
            <w:r w:rsidRPr="00843E5C">
              <w:rPr>
                <w:rFonts w:ascii="Arial" w:hAnsi="Arial" w:cs="Arial"/>
                <w:b w:val="0"/>
                <w:lang w:val="pl-PL"/>
              </w:rPr>
              <w:t xml:space="preserve">czyste linie transportowe </w:t>
            </w:r>
            <w:r w:rsidR="00EF5CBF" w:rsidRPr="00843E5C">
              <w:rPr>
                <w:rFonts w:ascii="Arial" w:hAnsi="Arial" w:cs="Arial"/>
                <w:b w:val="0"/>
                <w:lang w:val="pl-PL"/>
              </w:rPr>
              <w:t>po rozładunku i zała</w:t>
            </w:r>
            <w:r w:rsidR="00AC3545" w:rsidRPr="00843E5C">
              <w:rPr>
                <w:rFonts w:ascii="Arial" w:hAnsi="Arial" w:cs="Arial"/>
                <w:b w:val="0"/>
                <w:lang w:val="pl-PL"/>
              </w:rPr>
              <w:t>dunku</w:t>
            </w:r>
          </w:p>
        </w:tc>
        <w:tc>
          <w:tcPr>
            <w:tcW w:w="990" w:type="dxa"/>
          </w:tcPr>
          <w:p w:rsidR="004428E6" w:rsidRPr="00843E5C" w:rsidRDefault="004428E6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TAK</w:t>
            </w:r>
          </w:p>
        </w:tc>
        <w:tc>
          <w:tcPr>
            <w:tcW w:w="964" w:type="dxa"/>
          </w:tcPr>
          <w:p w:rsidR="004428E6" w:rsidRPr="00843E5C" w:rsidRDefault="004428E6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NIE</w:t>
            </w:r>
          </w:p>
        </w:tc>
      </w:tr>
      <w:tr w:rsidR="004428E6" w:rsidRPr="00843E5C" w:rsidTr="0013142D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4428E6" w:rsidRPr="00843E5C" w:rsidRDefault="007862EC" w:rsidP="00ED1521">
            <w:pPr>
              <w:rPr>
                <w:rFonts w:ascii="Arial" w:eastAsia="Times New Roman" w:hAnsi="Arial" w:cs="Arial"/>
                <w:b w:val="0"/>
                <w:lang w:val="pl-PL" w:eastAsia="fr-BE"/>
              </w:rPr>
            </w:pPr>
            <w:r w:rsidRPr="00843E5C">
              <w:rPr>
                <w:rFonts w:ascii="Arial" w:hAnsi="Arial" w:cs="Arial"/>
                <w:b w:val="0"/>
                <w:lang w:val="pl-PL"/>
              </w:rPr>
              <w:t>Wszystkie wyloty zabezpieczone i uszczelnione po załadunku i przed wyruszeniem w podróż</w:t>
            </w:r>
          </w:p>
        </w:tc>
        <w:tc>
          <w:tcPr>
            <w:tcW w:w="990" w:type="dxa"/>
          </w:tcPr>
          <w:p w:rsidR="004428E6" w:rsidRPr="00843E5C" w:rsidRDefault="004428E6" w:rsidP="00131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TAK</w:t>
            </w:r>
          </w:p>
        </w:tc>
        <w:tc>
          <w:tcPr>
            <w:tcW w:w="964" w:type="dxa"/>
          </w:tcPr>
          <w:p w:rsidR="004428E6" w:rsidRPr="00843E5C" w:rsidRDefault="004428E6" w:rsidP="00131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NIE</w:t>
            </w:r>
          </w:p>
        </w:tc>
      </w:tr>
      <w:tr w:rsidR="004428E6" w:rsidRPr="00843E5C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  <w:shd w:val="clear" w:color="auto" w:fill="9CC2E5" w:themeFill="accent1" w:themeFillTint="99"/>
          </w:tcPr>
          <w:p w:rsidR="004428E6" w:rsidRPr="00843E5C" w:rsidRDefault="008A482B" w:rsidP="0013142D">
            <w:pPr>
              <w:ind w:left="720"/>
              <w:rPr>
                <w:rFonts w:ascii="Arial" w:eastAsia="Times New Roman" w:hAnsi="Arial" w:cs="Arial"/>
                <w:b w:val="0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b w:val="0"/>
                <w:lang w:val="pl-PL" w:eastAsia="fr-BE"/>
              </w:rPr>
              <w:t>Wagon</w:t>
            </w:r>
          </w:p>
        </w:tc>
        <w:tc>
          <w:tcPr>
            <w:tcW w:w="990" w:type="dxa"/>
          </w:tcPr>
          <w:p w:rsidR="004428E6" w:rsidRPr="00843E5C" w:rsidRDefault="004428E6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TAK</w:t>
            </w:r>
          </w:p>
        </w:tc>
        <w:tc>
          <w:tcPr>
            <w:tcW w:w="964" w:type="dxa"/>
          </w:tcPr>
          <w:p w:rsidR="004428E6" w:rsidRPr="00843E5C" w:rsidRDefault="004428E6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NIE</w:t>
            </w:r>
          </w:p>
        </w:tc>
      </w:tr>
      <w:tr w:rsidR="004428E6" w:rsidRPr="00843E5C" w:rsidTr="0013142D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  <w:shd w:val="clear" w:color="auto" w:fill="9CC2E5" w:themeFill="accent1" w:themeFillTint="99"/>
          </w:tcPr>
          <w:p w:rsidR="004428E6" w:rsidRPr="00843E5C" w:rsidRDefault="00053FD5" w:rsidP="007862EC">
            <w:pPr>
              <w:ind w:left="1440"/>
              <w:rPr>
                <w:rFonts w:ascii="Arial" w:eastAsia="Times New Roman" w:hAnsi="Arial" w:cs="Arial"/>
                <w:b w:val="0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b w:val="0"/>
                <w:lang w:val="pl-PL" w:eastAsia="fr-BE"/>
              </w:rPr>
              <w:t>Sprawdzone na górze</w:t>
            </w:r>
          </w:p>
        </w:tc>
        <w:tc>
          <w:tcPr>
            <w:tcW w:w="990" w:type="dxa"/>
          </w:tcPr>
          <w:p w:rsidR="004428E6" w:rsidRPr="00843E5C" w:rsidRDefault="004428E6" w:rsidP="00131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TAK</w:t>
            </w:r>
          </w:p>
        </w:tc>
        <w:tc>
          <w:tcPr>
            <w:tcW w:w="964" w:type="dxa"/>
          </w:tcPr>
          <w:p w:rsidR="004428E6" w:rsidRPr="00843E5C" w:rsidRDefault="004428E6" w:rsidP="00131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NIE</w:t>
            </w:r>
          </w:p>
        </w:tc>
      </w:tr>
      <w:tr w:rsidR="004428E6" w:rsidRPr="00843E5C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  <w:shd w:val="clear" w:color="auto" w:fill="9CC2E5" w:themeFill="accent1" w:themeFillTint="99"/>
          </w:tcPr>
          <w:p w:rsidR="004428E6" w:rsidRPr="00843E5C" w:rsidRDefault="00053FD5" w:rsidP="007862EC">
            <w:pPr>
              <w:ind w:left="1440"/>
              <w:rPr>
                <w:rFonts w:ascii="Arial" w:eastAsia="Times New Roman" w:hAnsi="Arial" w:cs="Arial"/>
                <w:b w:val="0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b w:val="0"/>
                <w:lang w:val="pl-PL" w:eastAsia="fr-BE"/>
              </w:rPr>
              <w:t>Sprawdzone dolne partie</w:t>
            </w:r>
          </w:p>
        </w:tc>
        <w:tc>
          <w:tcPr>
            <w:tcW w:w="990" w:type="dxa"/>
          </w:tcPr>
          <w:p w:rsidR="004428E6" w:rsidRPr="00843E5C" w:rsidRDefault="004428E6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TAK</w:t>
            </w:r>
          </w:p>
        </w:tc>
        <w:tc>
          <w:tcPr>
            <w:tcW w:w="964" w:type="dxa"/>
          </w:tcPr>
          <w:p w:rsidR="004428E6" w:rsidRPr="00843E5C" w:rsidRDefault="004428E6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NIE</w:t>
            </w:r>
          </w:p>
        </w:tc>
      </w:tr>
      <w:tr w:rsidR="004428E6" w:rsidRPr="00843E5C" w:rsidTr="0013142D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  <w:shd w:val="clear" w:color="auto" w:fill="9CC2E5" w:themeFill="accent1" w:themeFillTint="99"/>
          </w:tcPr>
          <w:p w:rsidR="004428E6" w:rsidRPr="00843E5C" w:rsidRDefault="007862EC" w:rsidP="0013142D">
            <w:pPr>
              <w:ind w:left="720"/>
              <w:rPr>
                <w:rFonts w:ascii="Arial" w:eastAsia="Times New Roman" w:hAnsi="Arial" w:cs="Arial"/>
                <w:b w:val="0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b w:val="0"/>
                <w:lang w:val="pl-PL" w:eastAsia="fr-BE"/>
              </w:rPr>
              <w:t>Ciężarówka</w:t>
            </w:r>
          </w:p>
        </w:tc>
        <w:tc>
          <w:tcPr>
            <w:tcW w:w="990" w:type="dxa"/>
          </w:tcPr>
          <w:p w:rsidR="004428E6" w:rsidRPr="00843E5C" w:rsidRDefault="004428E6" w:rsidP="00131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TAK</w:t>
            </w:r>
          </w:p>
        </w:tc>
        <w:tc>
          <w:tcPr>
            <w:tcW w:w="964" w:type="dxa"/>
          </w:tcPr>
          <w:p w:rsidR="004428E6" w:rsidRPr="00843E5C" w:rsidRDefault="004428E6" w:rsidP="00131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NIE</w:t>
            </w:r>
          </w:p>
        </w:tc>
      </w:tr>
      <w:tr w:rsidR="007862EC" w:rsidRPr="00843E5C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  <w:shd w:val="clear" w:color="auto" w:fill="9CC2E5" w:themeFill="accent1" w:themeFillTint="99"/>
          </w:tcPr>
          <w:p w:rsidR="007862EC" w:rsidRPr="00843E5C" w:rsidRDefault="00053FD5" w:rsidP="0013142D">
            <w:pPr>
              <w:ind w:left="1440"/>
              <w:rPr>
                <w:rFonts w:ascii="Arial" w:eastAsia="Times New Roman" w:hAnsi="Arial" w:cs="Arial"/>
                <w:b w:val="0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b w:val="0"/>
                <w:lang w:val="pl-PL" w:eastAsia="fr-BE"/>
              </w:rPr>
              <w:t>Sprawdzone na górze</w:t>
            </w:r>
          </w:p>
        </w:tc>
        <w:tc>
          <w:tcPr>
            <w:tcW w:w="990" w:type="dxa"/>
          </w:tcPr>
          <w:p w:rsidR="007862EC" w:rsidRPr="00843E5C" w:rsidRDefault="007862EC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TAK</w:t>
            </w:r>
          </w:p>
        </w:tc>
        <w:tc>
          <w:tcPr>
            <w:tcW w:w="964" w:type="dxa"/>
          </w:tcPr>
          <w:p w:rsidR="007862EC" w:rsidRPr="00843E5C" w:rsidRDefault="007862EC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NIE</w:t>
            </w:r>
          </w:p>
        </w:tc>
      </w:tr>
      <w:tr w:rsidR="007862EC" w:rsidRPr="00843E5C" w:rsidTr="0013142D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  <w:shd w:val="clear" w:color="auto" w:fill="9CC2E5" w:themeFill="accent1" w:themeFillTint="99"/>
          </w:tcPr>
          <w:p w:rsidR="007862EC" w:rsidRPr="00843E5C" w:rsidRDefault="00053FD5" w:rsidP="002F684A">
            <w:pPr>
              <w:ind w:left="1440"/>
              <w:rPr>
                <w:rFonts w:ascii="Arial" w:eastAsia="Times New Roman" w:hAnsi="Arial" w:cs="Arial"/>
                <w:b w:val="0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b w:val="0"/>
                <w:lang w:val="pl-PL" w:eastAsia="fr-BE"/>
              </w:rPr>
              <w:t xml:space="preserve">Sprawdzone dolne partie </w:t>
            </w:r>
            <w:r w:rsidR="002F684A" w:rsidRPr="00843E5C">
              <w:rPr>
                <w:rFonts w:ascii="Arial" w:eastAsia="Times New Roman" w:hAnsi="Arial" w:cs="Arial"/>
                <w:b w:val="0"/>
                <w:lang w:val="pl-PL" w:eastAsia="fr-BE"/>
              </w:rPr>
              <w:t xml:space="preserve">i </w:t>
            </w:r>
            <w:r w:rsidRPr="00843E5C">
              <w:rPr>
                <w:rFonts w:ascii="Arial" w:eastAsia="Times New Roman" w:hAnsi="Arial" w:cs="Arial"/>
                <w:b w:val="0"/>
                <w:lang w:val="pl-PL" w:eastAsia="fr-BE"/>
              </w:rPr>
              <w:t>p</w:t>
            </w:r>
            <w:r w:rsidR="007862EC" w:rsidRPr="00843E5C">
              <w:rPr>
                <w:rFonts w:ascii="Arial" w:eastAsia="Times New Roman" w:hAnsi="Arial" w:cs="Arial"/>
                <w:b w:val="0"/>
                <w:lang w:val="pl-PL" w:eastAsia="fr-BE"/>
              </w:rPr>
              <w:t>odwozie</w:t>
            </w:r>
          </w:p>
        </w:tc>
        <w:tc>
          <w:tcPr>
            <w:tcW w:w="990" w:type="dxa"/>
          </w:tcPr>
          <w:p w:rsidR="007862EC" w:rsidRPr="00843E5C" w:rsidRDefault="007862EC" w:rsidP="00131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TAK</w:t>
            </w:r>
          </w:p>
        </w:tc>
        <w:tc>
          <w:tcPr>
            <w:tcW w:w="964" w:type="dxa"/>
          </w:tcPr>
          <w:p w:rsidR="007862EC" w:rsidRPr="00843E5C" w:rsidRDefault="007862EC" w:rsidP="00131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NIE</w:t>
            </w:r>
          </w:p>
        </w:tc>
      </w:tr>
      <w:tr w:rsidR="004428E6" w:rsidRPr="00843E5C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4428E6" w:rsidRPr="00843E5C" w:rsidRDefault="007862EC" w:rsidP="007862EC">
            <w:pPr>
              <w:rPr>
                <w:rFonts w:ascii="Arial" w:eastAsia="Times New Roman" w:hAnsi="Arial" w:cs="Arial"/>
                <w:b w:val="0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b w:val="0"/>
                <w:lang w:val="pl-PL" w:eastAsia="fr-BE"/>
              </w:rPr>
              <w:t>Wycieki oczyszczone i prawidłowo unieszkodliwione</w:t>
            </w:r>
          </w:p>
        </w:tc>
        <w:tc>
          <w:tcPr>
            <w:tcW w:w="990" w:type="dxa"/>
          </w:tcPr>
          <w:p w:rsidR="004428E6" w:rsidRPr="00843E5C" w:rsidRDefault="004428E6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TAK</w:t>
            </w:r>
          </w:p>
        </w:tc>
        <w:tc>
          <w:tcPr>
            <w:tcW w:w="964" w:type="dxa"/>
          </w:tcPr>
          <w:p w:rsidR="004428E6" w:rsidRPr="00843E5C" w:rsidRDefault="004428E6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NIE</w:t>
            </w:r>
          </w:p>
        </w:tc>
      </w:tr>
      <w:tr w:rsidR="004428E6" w:rsidRPr="00843E5C" w:rsidTr="0013142D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4428E6" w:rsidRPr="00843E5C" w:rsidRDefault="007862EC" w:rsidP="0013142D">
            <w:pPr>
              <w:rPr>
                <w:rFonts w:ascii="Arial" w:eastAsia="Times New Roman" w:hAnsi="Arial" w:cs="Arial"/>
                <w:b w:val="0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b w:val="0"/>
                <w:lang w:val="pl-PL" w:eastAsia="fr-BE"/>
              </w:rPr>
              <w:t>Próbki pobrane bez strat materiałowych</w:t>
            </w:r>
            <w:r w:rsidR="00053FD5" w:rsidRPr="00843E5C">
              <w:rPr>
                <w:rFonts w:ascii="Arial" w:eastAsia="Times New Roman" w:hAnsi="Arial" w:cs="Arial"/>
                <w:b w:val="0"/>
                <w:lang w:val="pl-PL" w:eastAsia="fr-BE"/>
              </w:rPr>
              <w:t xml:space="preserve"> (bez wycieków)</w:t>
            </w:r>
          </w:p>
        </w:tc>
        <w:tc>
          <w:tcPr>
            <w:tcW w:w="990" w:type="dxa"/>
          </w:tcPr>
          <w:p w:rsidR="004428E6" w:rsidRPr="00843E5C" w:rsidRDefault="004428E6" w:rsidP="00131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TAK</w:t>
            </w:r>
          </w:p>
        </w:tc>
        <w:tc>
          <w:tcPr>
            <w:tcW w:w="964" w:type="dxa"/>
          </w:tcPr>
          <w:p w:rsidR="004428E6" w:rsidRPr="00843E5C" w:rsidRDefault="004428E6" w:rsidP="00131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NIE</w:t>
            </w:r>
          </w:p>
        </w:tc>
      </w:tr>
      <w:tr w:rsidR="004428E6" w:rsidRPr="00843E5C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4428E6" w:rsidRPr="00843E5C" w:rsidRDefault="007862EC" w:rsidP="0013142D">
            <w:pPr>
              <w:rPr>
                <w:rFonts w:ascii="Arial" w:eastAsia="Times New Roman" w:hAnsi="Arial" w:cs="Arial"/>
                <w:b w:val="0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b w:val="0"/>
                <w:lang w:val="pl-PL" w:eastAsia="fr-BE"/>
              </w:rPr>
              <w:t>Wystąpiły problemy z rozładowaniem</w:t>
            </w:r>
          </w:p>
        </w:tc>
        <w:tc>
          <w:tcPr>
            <w:tcW w:w="990" w:type="dxa"/>
          </w:tcPr>
          <w:p w:rsidR="004428E6" w:rsidRPr="00843E5C" w:rsidRDefault="004428E6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TAK</w:t>
            </w:r>
          </w:p>
        </w:tc>
        <w:tc>
          <w:tcPr>
            <w:tcW w:w="964" w:type="dxa"/>
          </w:tcPr>
          <w:p w:rsidR="004428E6" w:rsidRPr="00843E5C" w:rsidRDefault="004428E6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lang w:val="pl-PL" w:eastAsia="fr-BE"/>
              </w:rPr>
              <w:t>NIE</w:t>
            </w:r>
          </w:p>
        </w:tc>
      </w:tr>
    </w:tbl>
    <w:p w:rsidR="00180676" w:rsidRPr="00843E5C" w:rsidRDefault="00180676" w:rsidP="0018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fr-BE"/>
        </w:rPr>
      </w:pPr>
    </w:p>
    <w:tbl>
      <w:tblPr>
        <w:tblW w:w="943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7"/>
        <w:gridCol w:w="7618"/>
      </w:tblGrid>
      <w:tr w:rsidR="00180676" w:rsidRPr="00843E5C" w:rsidTr="0013142D">
        <w:trPr>
          <w:trHeight w:val="525"/>
        </w:trPr>
        <w:tc>
          <w:tcPr>
            <w:tcW w:w="1817" w:type="dxa"/>
            <w:vAlign w:val="center"/>
            <w:hideMark/>
          </w:tcPr>
          <w:p w:rsidR="00180676" w:rsidRPr="00843E5C" w:rsidRDefault="004428E6" w:rsidP="004428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pl-PL" w:eastAsia="fr-BE"/>
              </w:rPr>
              <w:t>Sprawdzone przez</w:t>
            </w:r>
            <w:r w:rsidR="00180676" w:rsidRPr="00843E5C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pl-PL" w:eastAsia="fr-BE"/>
              </w:rPr>
              <w:t>:</w:t>
            </w:r>
          </w:p>
        </w:tc>
        <w:tc>
          <w:tcPr>
            <w:tcW w:w="7618" w:type="dxa"/>
            <w:vAlign w:val="center"/>
            <w:hideMark/>
          </w:tcPr>
          <w:p w:rsidR="00180676" w:rsidRPr="00843E5C" w:rsidRDefault="00180676" w:rsidP="001314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color w:val="000000"/>
                <w:szCs w:val="24"/>
                <w:lang w:val="pl-PL" w:eastAsia="fr-BE"/>
              </w:rPr>
              <w:t>_____________________________________________________</w:t>
            </w:r>
          </w:p>
        </w:tc>
      </w:tr>
      <w:tr w:rsidR="00180676" w:rsidRPr="00843E5C" w:rsidTr="0013142D">
        <w:trPr>
          <w:trHeight w:val="525"/>
        </w:trPr>
        <w:tc>
          <w:tcPr>
            <w:tcW w:w="1817" w:type="dxa"/>
            <w:vAlign w:val="center"/>
            <w:hideMark/>
          </w:tcPr>
          <w:p w:rsidR="00180676" w:rsidRPr="00843E5C" w:rsidRDefault="004428E6" w:rsidP="00053F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pl-PL" w:eastAsia="fr-BE"/>
              </w:rPr>
              <w:t xml:space="preserve">Data </w:t>
            </w:r>
            <w:r w:rsidR="00053FD5" w:rsidRPr="00843E5C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pl-PL" w:eastAsia="fr-BE"/>
              </w:rPr>
              <w:t>kontroli</w:t>
            </w:r>
            <w:r w:rsidRPr="00843E5C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pl-PL" w:eastAsia="fr-BE"/>
              </w:rPr>
              <w:t>:</w:t>
            </w:r>
          </w:p>
        </w:tc>
        <w:tc>
          <w:tcPr>
            <w:tcW w:w="7618" w:type="dxa"/>
            <w:vAlign w:val="center"/>
            <w:hideMark/>
          </w:tcPr>
          <w:p w:rsidR="00180676" w:rsidRPr="00843E5C" w:rsidRDefault="00180676" w:rsidP="001314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pl-PL" w:eastAsia="fr-BE"/>
              </w:rPr>
            </w:pPr>
            <w:r w:rsidRPr="00843E5C">
              <w:rPr>
                <w:rFonts w:ascii="Arial" w:eastAsia="Times New Roman" w:hAnsi="Arial" w:cs="Arial"/>
                <w:color w:val="000000"/>
                <w:szCs w:val="24"/>
                <w:lang w:val="pl-PL" w:eastAsia="fr-BE"/>
              </w:rPr>
              <w:t>_______/______/______</w:t>
            </w:r>
          </w:p>
        </w:tc>
      </w:tr>
    </w:tbl>
    <w:p w:rsidR="00180676" w:rsidRPr="00843E5C" w:rsidRDefault="00180676" w:rsidP="00180676">
      <w:pPr>
        <w:rPr>
          <w:lang w:val="pl-PL"/>
        </w:rPr>
      </w:pPr>
    </w:p>
    <w:sectPr w:rsidR="00180676" w:rsidRPr="00843E5C" w:rsidSect="00843E5C">
      <w:footerReference w:type="default" r:id="rId8"/>
      <w:pgSz w:w="12240" w:h="15840"/>
      <w:pgMar w:top="993" w:right="1041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0A0" w:rsidRDefault="00F370A0" w:rsidP="000F58ED">
      <w:pPr>
        <w:spacing w:after="0" w:line="240" w:lineRule="auto"/>
      </w:pPr>
      <w:r>
        <w:separator/>
      </w:r>
    </w:p>
  </w:endnote>
  <w:endnote w:type="continuationSeparator" w:id="0">
    <w:p w:rsidR="00F370A0" w:rsidRDefault="00F370A0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55F" w:rsidRDefault="0077555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23A9ECB0" wp14:editId="48E9E478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2" name="Picture 2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1302E">
      <w:rPr>
        <w:noProof/>
        <w:lang w:val="fr-BE" w:eastAsia="fr-BE"/>
      </w:rPr>
      <w:t xml:space="preserve">Firma </w:t>
    </w:r>
    <w:r w:rsidR="00C82AF3">
      <w:rPr>
        <w:noProof/>
        <w:lang w:val="fr-BE" w:eastAsia="fr-BE"/>
      </w:rPr>
      <w:t xml:space="preserve">wykonujaca </w:t>
    </w:r>
    <w:r w:rsidR="00D1302E">
      <w:rPr>
        <w:noProof/>
        <w:lang w:val="fr-BE" w:eastAsia="fr-BE"/>
      </w:rPr>
      <w:t>załadun</w:t>
    </w:r>
    <w:r w:rsidR="00C82AF3">
      <w:rPr>
        <w:noProof/>
        <w:lang w:val="fr-BE" w:eastAsia="fr-BE"/>
      </w:rPr>
      <w:t>e</w:t>
    </w:r>
    <w:r w:rsidR="00D1302E">
      <w:rPr>
        <w:noProof/>
        <w:lang w:val="fr-BE" w:eastAsia="fr-BE"/>
      </w:rPr>
      <w:t>k</w:t>
    </w:r>
    <w:r w:rsidR="00C82AF3">
      <w:rPr>
        <w:noProof/>
        <w:lang w:val="fr-BE" w:eastAsia="fr-BE"/>
      </w:rPr>
      <w:t xml:space="preserve"> / rozładunek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0A0" w:rsidRDefault="00F370A0" w:rsidP="000F58ED">
      <w:pPr>
        <w:spacing w:after="0" w:line="240" w:lineRule="auto"/>
      </w:pPr>
      <w:r>
        <w:separator/>
      </w:r>
    </w:p>
  </w:footnote>
  <w:footnote w:type="continuationSeparator" w:id="0">
    <w:p w:rsidR="00F370A0" w:rsidRDefault="00F370A0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B5203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B75BCC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996F97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markup="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645"/>
    <w:rsid w:val="00053FD5"/>
    <w:rsid w:val="000F58ED"/>
    <w:rsid w:val="001110A3"/>
    <w:rsid w:val="001215D0"/>
    <w:rsid w:val="00180676"/>
    <w:rsid w:val="00241C8A"/>
    <w:rsid w:val="002F684A"/>
    <w:rsid w:val="00327319"/>
    <w:rsid w:val="00383F21"/>
    <w:rsid w:val="0039460F"/>
    <w:rsid w:val="00413724"/>
    <w:rsid w:val="004428E6"/>
    <w:rsid w:val="00444F81"/>
    <w:rsid w:val="005643C1"/>
    <w:rsid w:val="005A4924"/>
    <w:rsid w:val="00606ADE"/>
    <w:rsid w:val="00615E3B"/>
    <w:rsid w:val="0069187F"/>
    <w:rsid w:val="006B2C5C"/>
    <w:rsid w:val="006B5645"/>
    <w:rsid w:val="0077555F"/>
    <w:rsid w:val="007862EC"/>
    <w:rsid w:val="00797602"/>
    <w:rsid w:val="007E5FEE"/>
    <w:rsid w:val="00843E5C"/>
    <w:rsid w:val="008A482B"/>
    <w:rsid w:val="008E10EA"/>
    <w:rsid w:val="0094169F"/>
    <w:rsid w:val="00A02AC6"/>
    <w:rsid w:val="00A10567"/>
    <w:rsid w:val="00A474A6"/>
    <w:rsid w:val="00AC22BF"/>
    <w:rsid w:val="00AC3545"/>
    <w:rsid w:val="00C82AF3"/>
    <w:rsid w:val="00D1302E"/>
    <w:rsid w:val="00D66460"/>
    <w:rsid w:val="00DB67BB"/>
    <w:rsid w:val="00E03845"/>
    <w:rsid w:val="00E102C5"/>
    <w:rsid w:val="00E2644E"/>
    <w:rsid w:val="00ED1521"/>
    <w:rsid w:val="00EF5CBF"/>
    <w:rsid w:val="00F3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645"/>
  </w:style>
  <w:style w:type="paragraph" w:styleId="Nagwek1">
    <w:name w:val="heading 1"/>
    <w:basedOn w:val="Normalny"/>
    <w:next w:val="Normalny"/>
    <w:link w:val="Nagwek1Znak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564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B5645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Standardowy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6B5645"/>
    <w:rPr>
      <w:i/>
      <w:iCs/>
    </w:rPr>
  </w:style>
  <w:style w:type="paragraph" w:styleId="Bezodstpw">
    <w:name w:val="No Spacing"/>
    <w:uiPriority w:val="1"/>
    <w:qFormat/>
    <w:rsid w:val="006B564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B5645"/>
    <w:rPr>
      <w:color w:val="44546A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6B5645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6B5645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6B5645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5645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8ED"/>
  </w:style>
  <w:style w:type="paragraph" w:styleId="Stopka">
    <w:name w:val="footer"/>
    <w:basedOn w:val="Normalny"/>
    <w:link w:val="Stopka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8ED"/>
  </w:style>
  <w:style w:type="paragraph" w:styleId="Akapitzlist">
    <w:name w:val="List Paragraph"/>
    <w:basedOn w:val="Normalny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1215D0"/>
  </w:style>
  <w:style w:type="paragraph" w:styleId="Tekstdymka">
    <w:name w:val="Balloon Text"/>
    <w:basedOn w:val="Normalny"/>
    <w:link w:val="TekstdymkaZnak"/>
    <w:uiPriority w:val="99"/>
    <w:semiHidden/>
    <w:unhideWhenUsed/>
    <w:rsid w:val="002F6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84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152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645"/>
  </w:style>
  <w:style w:type="paragraph" w:styleId="Nagwek1">
    <w:name w:val="heading 1"/>
    <w:basedOn w:val="Normalny"/>
    <w:next w:val="Normalny"/>
    <w:link w:val="Nagwek1Znak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564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B5645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Standardowy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6B5645"/>
    <w:rPr>
      <w:i/>
      <w:iCs/>
    </w:rPr>
  </w:style>
  <w:style w:type="paragraph" w:styleId="Bezodstpw">
    <w:name w:val="No Spacing"/>
    <w:uiPriority w:val="1"/>
    <w:qFormat/>
    <w:rsid w:val="006B564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B5645"/>
    <w:rPr>
      <w:color w:val="44546A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6B5645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6B5645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6B5645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5645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8ED"/>
  </w:style>
  <w:style w:type="paragraph" w:styleId="Stopka">
    <w:name w:val="footer"/>
    <w:basedOn w:val="Normalny"/>
    <w:link w:val="Stopka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8ED"/>
  </w:style>
  <w:style w:type="paragraph" w:styleId="Akapitzlist">
    <w:name w:val="List Paragraph"/>
    <w:basedOn w:val="Normalny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1215D0"/>
  </w:style>
  <w:style w:type="paragraph" w:styleId="Tekstdymka">
    <w:name w:val="Balloon Text"/>
    <w:basedOn w:val="Normalny"/>
    <w:link w:val="TekstdymkaZnak"/>
    <w:uiPriority w:val="99"/>
    <w:semiHidden/>
    <w:unhideWhenUsed/>
    <w:rsid w:val="002F6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84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15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Anna Szałkowska</cp:lastModifiedBy>
  <cp:revision>2</cp:revision>
  <dcterms:created xsi:type="dcterms:W3CDTF">2019-05-07T09:34:00Z</dcterms:created>
  <dcterms:modified xsi:type="dcterms:W3CDTF">2019-05-07T09:34:00Z</dcterms:modified>
</cp:coreProperties>
</file>